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sdt>
      <w:sdtPr>
        <w:tag w:val="goog_rdk_2"/>
      </w:sdtPr>
      <w:sdtContent>
        <w:p w:rsidR="00000000" w:rsidDel="00000000" w:rsidP="00000000" w:rsidRDefault="00000000" w:rsidRPr="00000000" w14:paraId="00000001">
          <w:pPr>
            <w:ind w:left="0" w:firstLine="0"/>
            <w:jc w:val="center"/>
            <w:rPr>
              <w:ins w:author="DIANA AMBROSIO" w:id="0" w:date="2022-01-13T13:36:32Z"/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sdt>
            <w:sdtPr>
              <w:tag w:val="goog_rdk_1"/>
            </w:sdtPr>
            <w:sdtContent>
              <w:ins w:author="DIANA AMBROSIO" w:id="0" w:date="2022-01-13T13:36:32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p w:rsidR="00000000" w:rsidDel="00000000" w:rsidP="00000000" w:rsidRDefault="00000000" w:rsidRPr="00000000" w14:paraId="00000002">
      <w:pPr>
        <w:ind w:left="0" w:firstLine="0"/>
        <w:jc w:val="center"/>
        <w:rPr/>
      </w:pPr>
      <w:r w:rsidDel="00000000" w:rsidR="00000000" w:rsidRPr="00000000">
        <w:rPr>
          <w:rtl w:val="0"/>
        </w:rPr>
        <w:t xml:space="preserve">INDICATORI SCHEDA DI VALUTAZIONE A.S. 21/22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593.0" w:type="dxa"/>
        <w:jc w:val="left"/>
        <w:tblInd w:w="-415.0" w:type="dxa"/>
        <w:tblLayout w:type="fixed"/>
        <w:tblLook w:val="0400"/>
      </w:tblPr>
      <w:tblGrid>
        <w:gridCol w:w="1852"/>
        <w:gridCol w:w="11741"/>
        <w:tblGridChange w:id="0">
          <w:tblGrid>
            <w:gridCol w:w="1852"/>
            <w:gridCol w:w="11741"/>
          </w:tblGrid>
        </w:tblGridChange>
      </w:tblGrid>
      <w:tr>
        <w:trPr>
          <w:cantSplit w:val="0"/>
          <w:trHeight w:val="5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ind w:left="0" w:right="53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46" w:line="238" w:lineRule="auto"/>
              <w:ind w:left="3" w:firstLine="0"/>
              <w:jc w:val="center"/>
              <w:rPr>
                <w:b w:val="0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CLASSE SECONDA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ind w:left="0" w:right="53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EDUCAZIONE CIVICA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ind w:left="3" w:firstLine="0"/>
              <w:rPr/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COSTITUZIONE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Relazionarsi con i pari e con gli adulti nel rispetto delle regole di convivenza civile e attuare forme di aiuto fra compagni.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ind w:left="0" w:right="53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INGLESE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line="238" w:lineRule="auto"/>
              <w:ind w:left="3" w:firstLine="0"/>
              <w:rPr>
                <w:b w:val="0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ASCOLTO E PARLATO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723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 e comprendere semplici messaggi verbali, consegne ed istruzioni.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Saper sostenere una breve conversazione attraverso l’utilizzo di semplici strutture linguistiche.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ind w:left="3" w:firstLine="0"/>
              <w:rPr/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SCRITTURA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6" w:before="0" w:line="238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Copiare e scrivere parole e brevi frasi di uso quotidiano attinenti agli argomenti trattati in classe e ad interessi personali.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ind w:left="0" w:right="53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ITALIANO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238" w:lineRule="auto"/>
              <w:ind w:left="3" w:firstLine="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ASCOLTO E PARLATO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le informazioni principali di un argomento affrontato in classe e intervenire in modo pertinente.  </w:t>
            </w:r>
          </w:p>
          <w:p w:rsidR="00000000" w:rsidDel="00000000" w:rsidP="00000000" w:rsidRDefault="00000000" w:rsidRPr="00000000" w14:paraId="00000012">
            <w:pPr>
              <w:ind w:left="3" w:firstLine="0"/>
              <w:rPr>
                <w:b w:val="0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LETTURA ED ESPANSIONE EL LESSICO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720" w:right="18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brevi testi di diverso tipo in modo gradualmente più scorrevole e coglierne il senso globale.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720" w:right="18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Saper utilizzare in modo appropriato parole man mano apprese.</w:t>
            </w:r>
          </w:p>
          <w:p w:rsidR="00000000" w:rsidDel="00000000" w:rsidP="00000000" w:rsidRDefault="00000000" w:rsidRPr="00000000" w14:paraId="00000015">
            <w:pPr>
              <w:spacing w:line="246" w:lineRule="auto"/>
              <w:ind w:left="3" w:right="3" w:firstLine="0"/>
              <w:rPr>
                <w:b w:val="0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SCRITTURA ED ELEMENTI DI GRAMMATICA ESPLICITA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768" w:right="3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Scrivere sotto dettatura ed autonoma semplici frasi rispettando le regole ortografiche e avendo cura della grafia.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ind w:left="0" w:right="53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MUSICA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37" w:lineRule="auto"/>
              <w:ind w:left="3" w:firstLine="0"/>
              <w:rPr>
                <w:b w:val="0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ASCOLTO E PRODUZIONE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7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Produrre ed eseguire suoni e ritmi con vari oggetti, con il corpo e con la voce. </w:t>
            </w:r>
          </w:p>
          <w:p w:rsidR="00000000" w:rsidDel="00000000" w:rsidP="00000000" w:rsidRDefault="00000000" w:rsidRPr="00000000" w14:paraId="0000001A">
            <w:pPr>
              <w:ind w:left="3" w:firstLine="0"/>
              <w:rPr>
                <w:b w:val="0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ESPRIMERSI CON LA MUSICA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rappresentare gli elementi basilari di brani musicali e di eventi sonori 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ind w:left="0" w:right="53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line="244" w:lineRule="auto"/>
              <w:ind w:left="3" w:firstLine="0"/>
              <w:rPr>
                <w:b w:val="0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USO DELLE FONTI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7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successione, contemporaneità e ciclicità di fenomeni regolari.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7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tracce e testimonianze come fonti per ricostruire ed interpretare il passato personale e collettivo.</w:t>
            </w:r>
          </w:p>
          <w:p w:rsidR="00000000" w:rsidDel="00000000" w:rsidP="00000000" w:rsidRDefault="00000000" w:rsidRPr="00000000" w14:paraId="00000020">
            <w:pPr>
              <w:spacing w:line="237" w:lineRule="auto"/>
              <w:ind w:left="3" w:firstLine="0"/>
              <w:rPr>
                <w:b w:val="0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0"/>
                <w:color w:val="2f5496"/>
                <w:sz w:val="20"/>
                <w:szCs w:val="20"/>
                <w:rtl w:val="0"/>
              </w:rPr>
              <w:t xml:space="preserve">STRUMENTI CONCETTUALI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723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ed utilizzare gli strumenti convenzionali per la misurazione del tempo.</w:t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                             </w:t>
      </w: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68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3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3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3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1"/>
        <w:sz w:val="36"/>
        <w:szCs w:val="36"/>
        <w:lang w:val="it-IT"/>
      </w:rPr>
    </w:rPrDefault>
    <w:pPrDefault>
      <w:pPr>
        <w:spacing w:line="259" w:lineRule="auto"/>
        <w:ind w:left="2235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907BF3"/>
    <w:pPr>
      <w:spacing w:after="0"/>
      <w:ind w:left="2235"/>
    </w:pPr>
    <w:rPr>
      <w:rFonts w:ascii="Calibri" w:cs="Calibri" w:eastAsia="Calibri" w:hAnsi="Calibri"/>
      <w:b w:val="1"/>
      <w:color w:val="000000"/>
      <w:sz w:val="36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Grid" w:customStyle="1">
    <w:name w:val="TableGrid"/>
    <w:rsid w:val="00907BF3"/>
    <w:pPr>
      <w:spacing w:after="0" w:line="240" w:lineRule="auto"/>
    </w:pPr>
    <w:rPr>
      <w:rFonts w:eastAsiaTheme="minorEastAsia"/>
      <w:lang w:eastAsia="it-IT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essunaspaziatura">
    <w:name w:val="No Spacing"/>
    <w:uiPriority w:val="1"/>
    <w:qFormat w:val="1"/>
    <w:rsid w:val="0039291E"/>
    <w:pPr>
      <w:spacing w:after="0" w:line="240" w:lineRule="auto"/>
      <w:ind w:left="2235"/>
    </w:pPr>
    <w:rPr>
      <w:rFonts w:ascii="Calibri" w:cs="Calibri" w:eastAsia="Calibri" w:hAnsi="Calibri"/>
      <w:b w:val="1"/>
      <w:color w:val="000000"/>
      <w:sz w:val="36"/>
      <w:lang w:eastAsia="it-IT"/>
    </w:rPr>
  </w:style>
  <w:style w:type="paragraph" w:styleId="Paragrafoelenco">
    <w:name w:val="List Paragraph"/>
    <w:basedOn w:val="Normale"/>
    <w:uiPriority w:val="34"/>
    <w:qFormat w:val="1"/>
    <w:rsid w:val="00B21FC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6.0" w:type="dxa"/>
        <w:left w:w="108.0" w:type="dxa"/>
        <w:bottom w:w="0.0" w:type="dxa"/>
        <w:right w:w="56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Cn6vaFEGigHjyTd5OvHsP+qm2w==">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2021-12-11T15:12:00Z</dcterms:created>
  <dc:creator>cinzia roda'</dc:creator>
</cp:coreProperties>
</file>